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E0E86" w14:paraId="2FE75DEE" w14:textId="77777777" w:rsidTr="00050DA7">
        <w:tc>
          <w:tcPr>
            <w:tcW w:w="4428" w:type="dxa"/>
          </w:tcPr>
          <w:p w14:paraId="2FE75DEC" w14:textId="234D3C1C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8014F3">
              <w:rPr>
                <w:rFonts w:hint="eastAsia"/>
                <w:lang w:eastAsia="ko-KR"/>
              </w:rPr>
              <w:t>D</w:t>
            </w:r>
            <w:r w:rsidR="008014F3">
              <w:rPr>
                <w:lang w:eastAsia="ko-KR"/>
              </w:rPr>
              <w:t>TEC</w:t>
            </w:r>
            <w:r w:rsidR="007E3BA8">
              <w:t xml:space="preserve"> </w:t>
            </w:r>
            <w:r w:rsidR="007D09D0">
              <w:t>Committee</w:t>
            </w:r>
          </w:p>
        </w:tc>
        <w:tc>
          <w:tcPr>
            <w:tcW w:w="5461" w:type="dxa"/>
          </w:tcPr>
          <w:p w14:paraId="6808F2C1" w14:textId="4492F3A9" w:rsidR="00547174" w:rsidRPr="00DE0E86" w:rsidRDefault="00177273" w:rsidP="008F4DC3">
            <w:pPr>
              <w:jc w:val="right"/>
            </w:pPr>
            <w:r>
              <w:t>DTEC5-15</w:t>
            </w:r>
            <w:r w:rsidR="0020001A">
              <w:t>.3.</w:t>
            </w:r>
            <w:r w:rsidR="00FD3733">
              <w:t>6</w:t>
            </w:r>
          </w:p>
          <w:p w14:paraId="2FE75DED" w14:textId="4BC7D01D" w:rsidR="000348ED" w:rsidRPr="00DE0E86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5CA8C434" w:rsidR="000348ED" w:rsidRPr="00AA2626" w:rsidRDefault="005D05AC" w:rsidP="00B452E6">
            <w:r w:rsidRPr="00AA2626">
              <w:t>To:</w:t>
            </w:r>
            <w:r w:rsidRPr="00AA2626">
              <w:tab/>
            </w:r>
            <w:r w:rsidR="008014F3">
              <w:t>ARM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6F8877DD" w:rsidR="000348ED" w:rsidRPr="00AA2626" w:rsidRDefault="00FD3733" w:rsidP="00390AED">
            <w:pPr>
              <w:jc w:val="right"/>
            </w:pPr>
            <w:del w:id="0" w:author="Alisa Nechyporuk" w:date="2025-10-06T11:42:00Z" w16du:dateUtc="2025-10-06T10:42:00Z">
              <w:r w:rsidDel="00470F16">
                <w:delText>02</w:delText>
              </w:r>
              <w:r w:rsidR="00153C59" w:rsidDel="00470F16">
                <w:delText xml:space="preserve"> </w:delText>
              </w:r>
            </w:del>
            <w:ins w:id="1" w:author="Alisa Nechyporuk" w:date="2025-10-06T11:42:00Z" w16du:dateUtc="2025-10-06T10:42:00Z">
              <w:r w:rsidR="00470F16">
                <w:t>03</w:t>
              </w:r>
              <w:r w:rsidR="00470F16">
                <w:t xml:space="preserve"> </w:t>
              </w:r>
            </w:ins>
            <w:r w:rsidR="00153C59">
              <w:t>October</w:t>
            </w:r>
            <w:r w:rsidR="00CB17C9">
              <w:t xml:space="preserve"> 2025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709697AD" w14:textId="77777777" w:rsidR="00311BEB" w:rsidRPr="00AA2626" w:rsidRDefault="00311BEB" w:rsidP="00311BEB">
      <w:pPr>
        <w:pStyle w:val="Title"/>
      </w:pPr>
      <w:r>
        <w:t>D</w:t>
      </w:r>
      <w:r w:rsidRPr="003079F1">
        <w:t xml:space="preserve">igitalization of </w:t>
      </w:r>
      <w:r>
        <w:t>M</w:t>
      </w:r>
      <w:r w:rsidRPr="003079F1">
        <w:t xml:space="preserve">arine AtoN and </w:t>
      </w:r>
      <w:r>
        <w:t>S</w:t>
      </w:r>
      <w:r w:rsidRPr="003079F1">
        <w:t xml:space="preserve">ervices for </w:t>
      </w:r>
      <w:r>
        <w:t>V</w:t>
      </w:r>
      <w:r w:rsidRPr="003079F1">
        <w:t xml:space="preserve">essels of </w:t>
      </w:r>
      <w:r>
        <w:br/>
        <w:t>V</w:t>
      </w:r>
      <w:r w:rsidRPr="003079F1">
        <w:t xml:space="preserve">arying </w:t>
      </w:r>
      <w:r>
        <w:t>L</w:t>
      </w:r>
      <w:r w:rsidRPr="003079F1">
        <w:t xml:space="preserve">evels of </w:t>
      </w:r>
      <w:r>
        <w:t>A</w:t>
      </w:r>
      <w:r w:rsidRPr="003079F1">
        <w:t>utonomy</w:t>
      </w:r>
      <w:r>
        <w:t xml:space="preserve"> 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1A5CB5D9" w14:textId="340E8D9F" w:rsidR="002221D1" w:rsidRDefault="002221D1" w:rsidP="002221D1">
      <w:pPr>
        <w:pStyle w:val="BodyText"/>
      </w:pPr>
      <w:r>
        <w:t xml:space="preserve">The ARM Committee continued </w:t>
      </w:r>
      <w:ins w:id="2" w:author="Alisa Nechyporuk" w:date="2025-10-06T11:42:00Z" w16du:dateUtc="2025-10-06T10:42:00Z">
        <w:r w:rsidR="0042264B">
          <w:rPr>
            <w:lang w:eastAsia="ja-JP"/>
          </w:rPr>
          <w:t xml:space="preserve">work on the draft recommendation </w:t>
        </w:r>
      </w:ins>
      <w:del w:id="3" w:author="Alisa Nechyporuk" w:date="2025-10-06T11:42:00Z" w16du:dateUtc="2025-10-06T10:42:00Z">
        <w:r w:rsidDel="0042264B">
          <w:delText xml:space="preserve">work on draft a recommendation </w:delText>
        </w:r>
      </w:del>
      <w:r w:rsidR="00DE5FE6">
        <w:t xml:space="preserve">RXXX </w:t>
      </w:r>
      <w:r w:rsidR="00DE5FE6" w:rsidRPr="009028B1">
        <w:t>Digitalization of Marine AtoN and Services for Vessels of Varying Levels of Autonomy</w:t>
      </w:r>
      <w:r w:rsidR="00C3407A">
        <w:t xml:space="preserve"> and created a liaison note to seek input from other committees (DTEC5-6.2.2.1 </w:t>
      </w:r>
      <w:del w:id="4" w:author="Alisa Nechyporuk" w:date="2025-10-06T11:43:00Z" w16du:dateUtc="2025-10-06T10:43:00Z">
        <w:r w:rsidR="00C3407A" w:rsidDel="00647308">
          <w:delText xml:space="preserve">and </w:delText>
        </w:r>
      </w:del>
      <w:ins w:id="5" w:author="Alisa Nechyporuk" w:date="2025-10-06T11:43:00Z" w16du:dateUtc="2025-10-06T10:43:00Z">
        <w:r w:rsidR="00647308">
          <w:rPr>
            <w:lang w:eastAsia="ja-JP"/>
          </w:rPr>
          <w:t>and DTEC5-6.2.2.1.1)</w:t>
        </w:r>
      </w:ins>
      <w:del w:id="6" w:author="Alisa Nechyporuk" w:date="2025-10-06T11:43:00Z" w16du:dateUtc="2025-10-06T10:43:00Z">
        <w:r w:rsidR="00C3407A" w:rsidDel="00647308">
          <w:delText>DTEC-6.2.2.1.1</w:delText>
        </w:r>
      </w:del>
      <w:r w:rsidR="00C3407A">
        <w:t>)</w:t>
      </w:r>
    </w:p>
    <w:p w14:paraId="54C2C405" w14:textId="509446D9" w:rsidR="001F5B9F" w:rsidRDefault="001F5B9F" w:rsidP="001F5B9F">
      <w:pPr>
        <w:pStyle w:val="Heading1"/>
      </w:pPr>
      <w:r w:rsidRPr="00E01C79">
        <w:t xml:space="preserve">DISCUSSION </w:t>
      </w:r>
    </w:p>
    <w:p w14:paraId="7C84D4E7" w14:textId="4B7BB419" w:rsidR="00195831" w:rsidRPr="00195831" w:rsidRDefault="00195831" w:rsidP="00195831">
      <w:pPr>
        <w:pStyle w:val="BodyText"/>
      </w:pPr>
      <w:r>
        <w:t xml:space="preserve">DTEC thanks ARM for the opportunity to comment on the development of the draft Recommendation and the related draft Guideline.   </w:t>
      </w:r>
    </w:p>
    <w:p w14:paraId="2B0820AA" w14:textId="3FE1AF93" w:rsidR="00B57A1A" w:rsidRPr="00B57A1A" w:rsidRDefault="00A27452" w:rsidP="00B57A1A">
      <w:pPr>
        <w:pStyle w:val="Heading2"/>
      </w:pPr>
      <w:r>
        <w:t xml:space="preserve">Developing draft Recommendation - RXXX </w:t>
      </w:r>
      <w:r w:rsidRPr="009028B1">
        <w:t>Digitalization of Marine AtoN and Services for Vessels of Varying Levels of Autonomy</w:t>
      </w:r>
    </w:p>
    <w:p w14:paraId="070E563D" w14:textId="4FCDBE83" w:rsidR="00CB17C9" w:rsidRDefault="00BE4365" w:rsidP="00CB17C9">
      <w:pPr>
        <w:pStyle w:val="BodyText"/>
      </w:pPr>
      <w:ins w:id="7" w:author="Alisa Nechyporuk" w:date="2025-10-06T11:43:00Z" w16du:dateUtc="2025-10-06T10:43:00Z">
        <w:r>
          <w:rPr>
            <w:lang w:eastAsia="ja-JP"/>
          </w:rPr>
          <w:t xml:space="preserve">DTEC5 reviewed the </w:t>
        </w:r>
      </w:ins>
      <w:del w:id="8" w:author="Alisa Nechyporuk" w:date="2025-10-06T11:43:00Z" w16du:dateUtc="2025-10-06T10:43:00Z">
        <w:r w:rsidR="008D3263" w:rsidDel="00BE4365">
          <w:delText>DTEC reviewed t</w:delText>
        </w:r>
      </w:del>
      <w:r w:rsidR="008D3263">
        <w:t xml:space="preserve">he draft Recommendation, and noted </w:t>
      </w:r>
      <w:r w:rsidR="00455D42">
        <w:t xml:space="preserve">the following: </w:t>
      </w:r>
    </w:p>
    <w:p w14:paraId="4DAFF394" w14:textId="169B4063" w:rsidR="00A949D3" w:rsidRDefault="00A949D3" w:rsidP="00A654C2">
      <w:pPr>
        <w:pStyle w:val="Bullet1"/>
      </w:pPr>
      <w:r>
        <w:t xml:space="preserve">The initial focus </w:t>
      </w:r>
      <w:r w:rsidR="00DE6E1E">
        <w:t>on MASS has been broadened to digitalization</w:t>
      </w:r>
    </w:p>
    <w:p w14:paraId="2C17BD81" w14:textId="391C2884" w:rsidR="00DE6E1E" w:rsidRDefault="00DE6E1E" w:rsidP="00A654C2">
      <w:pPr>
        <w:pStyle w:val="Bullet1"/>
      </w:pPr>
      <w:r>
        <w:t>The</w:t>
      </w:r>
      <w:r w:rsidR="00A84DFC">
        <w:t xml:space="preserve">re is a reference to ‘digital navigation (e.g. S-100/200) and different levels of automation </w:t>
      </w:r>
    </w:p>
    <w:p w14:paraId="1AD1A21E" w14:textId="1FAB538A" w:rsidR="00E732FF" w:rsidRDefault="00E732FF" w:rsidP="00A654C2">
      <w:pPr>
        <w:pStyle w:val="Bullet1"/>
      </w:pPr>
      <w:r>
        <w:t xml:space="preserve">Reference to the volume and nature of traffic </w:t>
      </w:r>
      <w:r w:rsidR="00173E7E">
        <w:t>and degree of risk is highlighted, reflecting terminology present in IMO SOLAS Chapter 5, Res. 1</w:t>
      </w:r>
      <w:r w:rsidR="00607A0A">
        <w:t>2</w:t>
      </w:r>
      <w:r w:rsidR="00173E7E">
        <w:t xml:space="preserve"> and 1</w:t>
      </w:r>
      <w:r w:rsidR="00607A0A">
        <w:t>3</w:t>
      </w:r>
    </w:p>
    <w:p w14:paraId="5A081AC8" w14:textId="491C7ACD" w:rsidR="009340B0" w:rsidRDefault="009340B0" w:rsidP="00A654C2">
      <w:pPr>
        <w:pStyle w:val="Bullet1"/>
      </w:pPr>
      <w:r>
        <w:t xml:space="preserve">Reference is made to existing IALA R1019 </w:t>
      </w:r>
      <w:r w:rsidR="00993E48">
        <w:t>–</w:t>
      </w:r>
      <w:r>
        <w:t xml:space="preserve"> </w:t>
      </w:r>
      <w:r w:rsidR="00993E48">
        <w:t xml:space="preserve">The provision of maritime services in the context of e-navigation in the domain of IALA </w:t>
      </w:r>
    </w:p>
    <w:p w14:paraId="62911F0E" w14:textId="703A04A0" w:rsidR="00993E48" w:rsidRDefault="00993E48" w:rsidP="00DE6E1E">
      <w:pPr>
        <w:pStyle w:val="BodyText"/>
      </w:pPr>
      <w:r>
        <w:t xml:space="preserve">Based on the review and the points noted, DTEC highlights the possible overlap of </w:t>
      </w:r>
      <w:r w:rsidR="00AD6BAD">
        <w:t xml:space="preserve">the developing draft recommendation and the existing R1019. </w:t>
      </w:r>
    </w:p>
    <w:p w14:paraId="6B1E7772" w14:textId="6CD4FCF7" w:rsidR="00ED76F6" w:rsidRDefault="00ED76F6" w:rsidP="00DE6E1E">
      <w:pPr>
        <w:pStyle w:val="BodyText"/>
      </w:pPr>
      <w:r>
        <w:t xml:space="preserve">Therefore, DTEC proposes that </w:t>
      </w:r>
      <w:r w:rsidR="00A30987">
        <w:t>amendments are considered for R1019 in lieu of developing a new guideline that focuses on digitalization</w:t>
      </w:r>
      <w:r w:rsidR="000279D8">
        <w:t xml:space="preserve">.  </w:t>
      </w:r>
      <w:r w:rsidR="00A30987">
        <w:t xml:space="preserve"> </w:t>
      </w:r>
    </w:p>
    <w:p w14:paraId="63E70472" w14:textId="4AB9CC2F" w:rsidR="00B57A1A" w:rsidRPr="00B57A1A" w:rsidRDefault="007713F3" w:rsidP="00B57A1A">
      <w:pPr>
        <w:pStyle w:val="Heading2"/>
      </w:pPr>
      <w:r>
        <w:t>Draft related Guideline (previously Developments and implications of maritime autonomous surface ships for coastal authorities)</w:t>
      </w:r>
    </w:p>
    <w:p w14:paraId="610B80D7" w14:textId="5F3B6354" w:rsidR="00B57A1A" w:rsidRDefault="007713F3" w:rsidP="001F5B9F">
      <w:pPr>
        <w:pStyle w:val="BodyText"/>
      </w:pPr>
      <w:r>
        <w:t xml:space="preserve">DTEC noted the comments regarding the development of the draft guideline, which was </w:t>
      </w:r>
      <w:r w:rsidR="00125B80">
        <w:t xml:space="preserve">based on input provided from ARM, ENG and VTS Committees.  Based on the comments noted, and </w:t>
      </w:r>
      <w:r w:rsidR="0004463E">
        <w:t xml:space="preserve">recognising the </w:t>
      </w:r>
      <w:r w:rsidR="008B41A9">
        <w:t xml:space="preserve">strategic alignment of IALA: </w:t>
      </w:r>
    </w:p>
    <w:p w14:paraId="66209654" w14:textId="246D5B66" w:rsidR="009720A5" w:rsidRPr="00195831" w:rsidRDefault="009720A5" w:rsidP="001F5B9F">
      <w:pPr>
        <w:pStyle w:val="BodyText"/>
        <w:rPr>
          <w:i/>
          <w:iCs/>
        </w:rPr>
      </w:pPr>
      <w:r w:rsidRPr="00195831">
        <w:rPr>
          <w:i/>
          <w:iCs/>
        </w:rPr>
        <w:lastRenderedPageBreak/>
        <w:t>O2-Develop applicable international standards, recommendations and guidelines for adoption and use by its members and other relevant organizations or parties.</w:t>
      </w:r>
    </w:p>
    <w:p w14:paraId="38CBF066" w14:textId="5B1DA8C0" w:rsidR="008B41A9" w:rsidRDefault="009F4DC8" w:rsidP="001F5B9F">
      <w:pPr>
        <w:pStyle w:val="BodyText"/>
      </w:pPr>
      <w:r>
        <w:t xml:space="preserve">DTEC recommends that a single document that highlights the developments and implications of </w:t>
      </w:r>
      <w:r w:rsidR="006F0653">
        <w:t xml:space="preserve">the provision of AtoN, including VTS, to address </w:t>
      </w:r>
      <w:r w:rsidR="00F8426F">
        <w:t>vessel of var</w:t>
      </w:r>
      <w:r w:rsidR="00690AD3">
        <w:t xml:space="preserve">ying levels of </w:t>
      </w:r>
      <w:r w:rsidR="00195831">
        <w:t>autonomy</w:t>
      </w:r>
      <w:r w:rsidR="00F8426F">
        <w:t xml:space="preserve"> </w:t>
      </w:r>
      <w:r w:rsidR="00195831">
        <w:t xml:space="preserve">and modes of operation. </w:t>
      </w:r>
    </w:p>
    <w:p w14:paraId="2FE75DFB" w14:textId="77777777" w:rsidR="009F5C36" w:rsidRPr="00E01C79" w:rsidRDefault="008E7A45" w:rsidP="002B0236">
      <w:pPr>
        <w:pStyle w:val="Heading1"/>
      </w:pPr>
      <w:r w:rsidRPr="00E01C79">
        <w:t>ACTION REQUESTED</w:t>
      </w:r>
    </w:p>
    <w:p w14:paraId="62B9D362" w14:textId="20207FBE" w:rsidR="002859F4" w:rsidRPr="00E01C79" w:rsidRDefault="001F5B9F" w:rsidP="00195831">
      <w:pPr>
        <w:pStyle w:val="BodyText"/>
      </w:pPr>
      <w:r w:rsidRPr="00E01C79">
        <w:t xml:space="preserve">The IALA </w:t>
      </w:r>
      <w:r w:rsidR="001B4374">
        <w:t>ARM</w:t>
      </w:r>
      <w:r w:rsidRPr="00E01C79">
        <w:t xml:space="preserve"> Committee </w:t>
      </w:r>
      <w:r w:rsidR="00195831">
        <w:t xml:space="preserve">is invited to note the comments provided. </w:t>
      </w:r>
    </w:p>
    <w:p w14:paraId="5E717017" w14:textId="77777777" w:rsidR="008100DB" w:rsidRDefault="008100DB" w:rsidP="008100DB">
      <w:pPr>
        <w:pStyle w:val="List1"/>
        <w:numPr>
          <w:ilvl w:val="0"/>
          <w:numId w:val="0"/>
        </w:numPr>
        <w:ind w:left="360"/>
        <w:rPr>
          <w:lang w:val="en-GB"/>
        </w:rPr>
      </w:pPr>
    </w:p>
    <w:p w14:paraId="1CADCCB6" w14:textId="77777777" w:rsidR="006139DE" w:rsidRPr="00E01C79" w:rsidRDefault="006139DE" w:rsidP="0043068A">
      <w:pPr>
        <w:pStyle w:val="Title"/>
        <w:spacing w:before="120"/>
        <w:jc w:val="left"/>
      </w:pPr>
    </w:p>
    <w:sectPr w:rsidR="006139DE" w:rsidRPr="00E01C79" w:rsidSect="005036B7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7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6392E" w14:textId="77777777" w:rsidR="00787448" w:rsidRDefault="00787448" w:rsidP="002B0236">
      <w:r>
        <w:separator/>
      </w:r>
    </w:p>
  </w:endnote>
  <w:endnote w:type="continuationSeparator" w:id="0">
    <w:p w14:paraId="090E4F38" w14:textId="77777777" w:rsidR="00787448" w:rsidRDefault="00787448" w:rsidP="002B0236">
      <w:r>
        <w:continuationSeparator/>
      </w:r>
    </w:p>
  </w:endnote>
  <w:endnote w:type="continuationNotice" w:id="1">
    <w:p w14:paraId="33E80845" w14:textId="77777777" w:rsidR="00787448" w:rsidRDefault="00787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44D0F" w14:textId="77777777" w:rsidR="008100DB" w:rsidRDefault="008100DB" w:rsidP="004D36A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rPr>
        <w:noProof/>
      </w:rPr>
      <w:tab/>
      <w:t>Version 5 (DTEC5) - 20250930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7CA0D" w14:textId="77777777" w:rsidR="00787448" w:rsidRDefault="00787448" w:rsidP="002B0236">
      <w:r>
        <w:separator/>
      </w:r>
    </w:p>
  </w:footnote>
  <w:footnote w:type="continuationSeparator" w:id="0">
    <w:p w14:paraId="6A14A2B5" w14:textId="77777777" w:rsidR="00787448" w:rsidRDefault="00787448" w:rsidP="002B0236">
      <w:r>
        <w:continuationSeparator/>
      </w:r>
    </w:p>
  </w:footnote>
  <w:footnote w:type="continuationNotice" w:id="1">
    <w:p w14:paraId="4EB959DE" w14:textId="77777777" w:rsidR="00787448" w:rsidRDefault="007874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A1C77" w14:textId="77777777" w:rsidR="008100DB" w:rsidRDefault="008100DB" w:rsidP="002B0236">
    <w:pPr>
      <w:pStyle w:val="Header"/>
    </w:pPr>
  </w:p>
  <w:p w14:paraId="6D32BC0C" w14:textId="77777777" w:rsidR="008100DB" w:rsidRDefault="008100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D9946" w14:textId="77777777" w:rsidR="008100DB" w:rsidRDefault="008100DB" w:rsidP="005575ED">
    <w:pPr>
      <w:pStyle w:val="Header"/>
    </w:pPr>
    <w:r>
      <w:rPr>
        <w:noProof/>
        <w:lang w:val="en-GB" w:eastAsia="en-GB"/>
      </w:rPr>
      <w:drawing>
        <wp:inline distT="0" distB="0" distL="0" distR="0" wp14:anchorId="20211BA2" wp14:editId="312DC967">
          <wp:extent cx="857250" cy="819150"/>
          <wp:effectExtent l="0" t="0" r="0" b="0"/>
          <wp:docPr id="1989993733" name="Picture 19899937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41A71" w14:textId="77777777" w:rsidR="008100DB" w:rsidRDefault="008100DB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710078EC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E1330FD"/>
    <w:multiLevelType w:val="hybridMultilevel"/>
    <w:tmpl w:val="1E56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3138749">
    <w:abstractNumId w:val="10"/>
  </w:num>
  <w:num w:numId="2" w16cid:durableId="1524055452">
    <w:abstractNumId w:val="19"/>
  </w:num>
  <w:num w:numId="3" w16cid:durableId="1436092919">
    <w:abstractNumId w:val="10"/>
  </w:num>
  <w:num w:numId="4" w16cid:durableId="1042705942">
    <w:abstractNumId w:val="10"/>
  </w:num>
  <w:num w:numId="5" w16cid:durableId="2066876539">
    <w:abstractNumId w:val="6"/>
  </w:num>
  <w:num w:numId="6" w16cid:durableId="795760826">
    <w:abstractNumId w:val="11"/>
  </w:num>
  <w:num w:numId="7" w16cid:durableId="805320355">
    <w:abstractNumId w:val="8"/>
  </w:num>
  <w:num w:numId="8" w16cid:durableId="704983409">
    <w:abstractNumId w:val="0"/>
  </w:num>
  <w:num w:numId="9" w16cid:durableId="1404333194">
    <w:abstractNumId w:val="4"/>
  </w:num>
  <w:num w:numId="10" w16cid:durableId="275720558">
    <w:abstractNumId w:val="13"/>
  </w:num>
  <w:num w:numId="11" w16cid:durableId="1186872712">
    <w:abstractNumId w:val="1"/>
  </w:num>
  <w:num w:numId="12" w16cid:durableId="437868416">
    <w:abstractNumId w:val="1"/>
  </w:num>
  <w:num w:numId="13" w16cid:durableId="155610031">
    <w:abstractNumId w:val="1"/>
  </w:num>
  <w:num w:numId="14" w16cid:durableId="941032577">
    <w:abstractNumId w:val="1"/>
  </w:num>
  <w:num w:numId="15" w16cid:durableId="1662005172">
    <w:abstractNumId w:val="1"/>
  </w:num>
  <w:num w:numId="16" w16cid:durableId="1124956962">
    <w:abstractNumId w:val="7"/>
  </w:num>
  <w:num w:numId="17" w16cid:durableId="1136876844">
    <w:abstractNumId w:val="18"/>
  </w:num>
  <w:num w:numId="18" w16cid:durableId="1617712147">
    <w:abstractNumId w:val="3"/>
  </w:num>
  <w:num w:numId="19" w16cid:durableId="1710566723">
    <w:abstractNumId w:val="14"/>
  </w:num>
  <w:num w:numId="20" w16cid:durableId="1383360564">
    <w:abstractNumId w:val="9"/>
  </w:num>
  <w:num w:numId="21" w16cid:durableId="865557202">
    <w:abstractNumId w:val="7"/>
  </w:num>
  <w:num w:numId="22" w16cid:durableId="1998534122">
    <w:abstractNumId w:val="7"/>
  </w:num>
  <w:num w:numId="23" w16cid:durableId="1827013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1854065">
    <w:abstractNumId w:val="1"/>
  </w:num>
  <w:num w:numId="25" w16cid:durableId="955940647">
    <w:abstractNumId w:val="7"/>
  </w:num>
  <w:num w:numId="26" w16cid:durableId="993219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2391295">
    <w:abstractNumId w:val="12"/>
  </w:num>
  <w:num w:numId="28" w16cid:durableId="1223640606">
    <w:abstractNumId w:val="5"/>
  </w:num>
  <w:num w:numId="29" w16cid:durableId="1017535609">
    <w:abstractNumId w:val="16"/>
  </w:num>
  <w:num w:numId="30" w16cid:durableId="922838462">
    <w:abstractNumId w:val="1"/>
  </w:num>
  <w:num w:numId="31" w16cid:durableId="2082680695">
    <w:abstractNumId w:val="1"/>
  </w:num>
  <w:num w:numId="32" w16cid:durableId="1463766225">
    <w:abstractNumId w:val="2"/>
  </w:num>
  <w:num w:numId="33" w16cid:durableId="1044790329">
    <w:abstractNumId w:val="15"/>
  </w:num>
  <w:num w:numId="34" w16cid:durableId="825125733">
    <w:abstractNumId w:val="17"/>
  </w:num>
  <w:num w:numId="35" w16cid:durableId="620308510">
    <w:abstractNumId w:val="7"/>
  </w:num>
  <w:num w:numId="36" w16cid:durableId="372077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05519264">
    <w:abstractNumId w:val="1"/>
  </w:num>
  <w:num w:numId="38" w16cid:durableId="182219481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sa Nechyporuk">
    <w15:presenceInfo w15:providerId="AD" w15:userId="S::ane@iala.int::049e4621-d5c2-4972-a621-7bb87be664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5B9"/>
    <w:rsid w:val="00002906"/>
    <w:rsid w:val="00002AE8"/>
    <w:rsid w:val="00024920"/>
    <w:rsid w:val="000279D8"/>
    <w:rsid w:val="00031A92"/>
    <w:rsid w:val="000324D4"/>
    <w:rsid w:val="000348ED"/>
    <w:rsid w:val="00036801"/>
    <w:rsid w:val="00041336"/>
    <w:rsid w:val="00041577"/>
    <w:rsid w:val="0004463E"/>
    <w:rsid w:val="00050DA7"/>
    <w:rsid w:val="000527AB"/>
    <w:rsid w:val="00063F18"/>
    <w:rsid w:val="00077CAE"/>
    <w:rsid w:val="000836E7"/>
    <w:rsid w:val="0008616B"/>
    <w:rsid w:val="0009573E"/>
    <w:rsid w:val="000A5A01"/>
    <w:rsid w:val="000D0989"/>
    <w:rsid w:val="000E1129"/>
    <w:rsid w:val="000E1831"/>
    <w:rsid w:val="00105E9B"/>
    <w:rsid w:val="001102EB"/>
    <w:rsid w:val="00115509"/>
    <w:rsid w:val="00125B80"/>
    <w:rsid w:val="00130A7E"/>
    <w:rsid w:val="00134E3F"/>
    <w:rsid w:val="00135447"/>
    <w:rsid w:val="00140ED9"/>
    <w:rsid w:val="00152273"/>
    <w:rsid w:val="001534CC"/>
    <w:rsid w:val="00153C59"/>
    <w:rsid w:val="00173E7E"/>
    <w:rsid w:val="00177273"/>
    <w:rsid w:val="001829F3"/>
    <w:rsid w:val="00195831"/>
    <w:rsid w:val="001A654A"/>
    <w:rsid w:val="001B2CBC"/>
    <w:rsid w:val="001B4374"/>
    <w:rsid w:val="001C74CF"/>
    <w:rsid w:val="001D639C"/>
    <w:rsid w:val="001D6A9A"/>
    <w:rsid w:val="001F068C"/>
    <w:rsid w:val="001F5B9F"/>
    <w:rsid w:val="0020001A"/>
    <w:rsid w:val="002004DB"/>
    <w:rsid w:val="0020559D"/>
    <w:rsid w:val="002221D1"/>
    <w:rsid w:val="00226717"/>
    <w:rsid w:val="002469A3"/>
    <w:rsid w:val="00262FFC"/>
    <w:rsid w:val="00272D99"/>
    <w:rsid w:val="00284071"/>
    <w:rsid w:val="002846A3"/>
    <w:rsid w:val="0028554B"/>
    <w:rsid w:val="002859F4"/>
    <w:rsid w:val="0028639C"/>
    <w:rsid w:val="00291572"/>
    <w:rsid w:val="002B0236"/>
    <w:rsid w:val="002B5437"/>
    <w:rsid w:val="002B6C8F"/>
    <w:rsid w:val="002E6C8D"/>
    <w:rsid w:val="00311BEB"/>
    <w:rsid w:val="00341694"/>
    <w:rsid w:val="0036491C"/>
    <w:rsid w:val="003752D4"/>
    <w:rsid w:val="003852FB"/>
    <w:rsid w:val="0038566C"/>
    <w:rsid w:val="00390AED"/>
    <w:rsid w:val="003A1773"/>
    <w:rsid w:val="003A2222"/>
    <w:rsid w:val="003C04D6"/>
    <w:rsid w:val="003D55DD"/>
    <w:rsid w:val="003D696A"/>
    <w:rsid w:val="003E1831"/>
    <w:rsid w:val="003E5E78"/>
    <w:rsid w:val="003F0CD3"/>
    <w:rsid w:val="003F12E7"/>
    <w:rsid w:val="003F6F40"/>
    <w:rsid w:val="004006BD"/>
    <w:rsid w:val="004042FA"/>
    <w:rsid w:val="0040453C"/>
    <w:rsid w:val="00410291"/>
    <w:rsid w:val="0041665D"/>
    <w:rsid w:val="004201F1"/>
    <w:rsid w:val="0042264B"/>
    <w:rsid w:val="00424954"/>
    <w:rsid w:val="00425134"/>
    <w:rsid w:val="0043068A"/>
    <w:rsid w:val="00441A3F"/>
    <w:rsid w:val="00455D42"/>
    <w:rsid w:val="00470F16"/>
    <w:rsid w:val="004879D7"/>
    <w:rsid w:val="004C1386"/>
    <w:rsid w:val="004C220D"/>
    <w:rsid w:val="004C5DBF"/>
    <w:rsid w:val="004F7056"/>
    <w:rsid w:val="005003D2"/>
    <w:rsid w:val="005036B7"/>
    <w:rsid w:val="00513180"/>
    <w:rsid w:val="00516E8C"/>
    <w:rsid w:val="00522295"/>
    <w:rsid w:val="00536C14"/>
    <w:rsid w:val="00547174"/>
    <w:rsid w:val="005575ED"/>
    <w:rsid w:val="00564C09"/>
    <w:rsid w:val="005664A2"/>
    <w:rsid w:val="005828C2"/>
    <w:rsid w:val="005864A6"/>
    <w:rsid w:val="005879B3"/>
    <w:rsid w:val="005961FA"/>
    <w:rsid w:val="005A2E88"/>
    <w:rsid w:val="005C050F"/>
    <w:rsid w:val="005C267C"/>
    <w:rsid w:val="005C33D0"/>
    <w:rsid w:val="005C5D7D"/>
    <w:rsid w:val="005D05AC"/>
    <w:rsid w:val="005D071C"/>
    <w:rsid w:val="005D125C"/>
    <w:rsid w:val="005D6D37"/>
    <w:rsid w:val="005E393F"/>
    <w:rsid w:val="005E3F28"/>
    <w:rsid w:val="0060192D"/>
    <w:rsid w:val="00607A0A"/>
    <w:rsid w:val="006139DE"/>
    <w:rsid w:val="0062316E"/>
    <w:rsid w:val="0062366C"/>
    <w:rsid w:val="00630F7F"/>
    <w:rsid w:val="006336FA"/>
    <w:rsid w:val="00633FCD"/>
    <w:rsid w:val="00641FEB"/>
    <w:rsid w:val="0064435F"/>
    <w:rsid w:val="00645C3B"/>
    <w:rsid w:val="00647308"/>
    <w:rsid w:val="006501F0"/>
    <w:rsid w:val="00671AF5"/>
    <w:rsid w:val="0067254C"/>
    <w:rsid w:val="006821F2"/>
    <w:rsid w:val="00690AD3"/>
    <w:rsid w:val="006B4AD8"/>
    <w:rsid w:val="006C71BC"/>
    <w:rsid w:val="006D470F"/>
    <w:rsid w:val="006E35D7"/>
    <w:rsid w:val="006F0653"/>
    <w:rsid w:val="00727E88"/>
    <w:rsid w:val="00733773"/>
    <w:rsid w:val="00733B13"/>
    <w:rsid w:val="00744A8C"/>
    <w:rsid w:val="00751947"/>
    <w:rsid w:val="0075537E"/>
    <w:rsid w:val="007611C9"/>
    <w:rsid w:val="00767E33"/>
    <w:rsid w:val="007713F3"/>
    <w:rsid w:val="00775878"/>
    <w:rsid w:val="007840CB"/>
    <w:rsid w:val="00787448"/>
    <w:rsid w:val="0079768B"/>
    <w:rsid w:val="007A0207"/>
    <w:rsid w:val="007A0ED2"/>
    <w:rsid w:val="007D09D0"/>
    <w:rsid w:val="007E3BA8"/>
    <w:rsid w:val="007E7822"/>
    <w:rsid w:val="0080092C"/>
    <w:rsid w:val="008014F3"/>
    <w:rsid w:val="00803152"/>
    <w:rsid w:val="00804580"/>
    <w:rsid w:val="008100DB"/>
    <w:rsid w:val="00820CA3"/>
    <w:rsid w:val="008255D1"/>
    <w:rsid w:val="0083521F"/>
    <w:rsid w:val="00843093"/>
    <w:rsid w:val="008565BE"/>
    <w:rsid w:val="00861994"/>
    <w:rsid w:val="00871027"/>
    <w:rsid w:val="00871F1D"/>
    <w:rsid w:val="00872453"/>
    <w:rsid w:val="00887B36"/>
    <w:rsid w:val="00891441"/>
    <w:rsid w:val="00894F06"/>
    <w:rsid w:val="008B41A9"/>
    <w:rsid w:val="008C2D5A"/>
    <w:rsid w:val="008C407F"/>
    <w:rsid w:val="008D1E33"/>
    <w:rsid w:val="008D3263"/>
    <w:rsid w:val="008E7A45"/>
    <w:rsid w:val="008F048C"/>
    <w:rsid w:val="008F13DD"/>
    <w:rsid w:val="008F4DC3"/>
    <w:rsid w:val="00902AA4"/>
    <w:rsid w:val="00906239"/>
    <w:rsid w:val="00910AC5"/>
    <w:rsid w:val="00917695"/>
    <w:rsid w:val="009340B0"/>
    <w:rsid w:val="00946F5C"/>
    <w:rsid w:val="00953478"/>
    <w:rsid w:val="00954EDD"/>
    <w:rsid w:val="009720A5"/>
    <w:rsid w:val="00982650"/>
    <w:rsid w:val="00983CCC"/>
    <w:rsid w:val="00993E48"/>
    <w:rsid w:val="009A3A0B"/>
    <w:rsid w:val="009B3CAD"/>
    <w:rsid w:val="009C22BE"/>
    <w:rsid w:val="009C4420"/>
    <w:rsid w:val="009E436D"/>
    <w:rsid w:val="009F3B6C"/>
    <w:rsid w:val="009F4DC8"/>
    <w:rsid w:val="009F5C36"/>
    <w:rsid w:val="00A247D2"/>
    <w:rsid w:val="00A27452"/>
    <w:rsid w:val="00A27F12"/>
    <w:rsid w:val="00A30579"/>
    <w:rsid w:val="00A30987"/>
    <w:rsid w:val="00A536D4"/>
    <w:rsid w:val="00A654C2"/>
    <w:rsid w:val="00A740D6"/>
    <w:rsid w:val="00A7542D"/>
    <w:rsid w:val="00A80914"/>
    <w:rsid w:val="00A84DFC"/>
    <w:rsid w:val="00A9234A"/>
    <w:rsid w:val="00A949D3"/>
    <w:rsid w:val="00AA2626"/>
    <w:rsid w:val="00AA76C0"/>
    <w:rsid w:val="00AB3BCC"/>
    <w:rsid w:val="00AD43F0"/>
    <w:rsid w:val="00AD6BAD"/>
    <w:rsid w:val="00AE014D"/>
    <w:rsid w:val="00B044D3"/>
    <w:rsid w:val="00B0543C"/>
    <w:rsid w:val="00B077EC"/>
    <w:rsid w:val="00B129E3"/>
    <w:rsid w:val="00B15B15"/>
    <w:rsid w:val="00B15B24"/>
    <w:rsid w:val="00B4047F"/>
    <w:rsid w:val="00B428DA"/>
    <w:rsid w:val="00B42E5F"/>
    <w:rsid w:val="00B452E6"/>
    <w:rsid w:val="00B57A1A"/>
    <w:rsid w:val="00B8247E"/>
    <w:rsid w:val="00B87CBF"/>
    <w:rsid w:val="00BA2B15"/>
    <w:rsid w:val="00BB38BA"/>
    <w:rsid w:val="00BB5D57"/>
    <w:rsid w:val="00BE2AE9"/>
    <w:rsid w:val="00BE36E3"/>
    <w:rsid w:val="00BE4365"/>
    <w:rsid w:val="00BE56DF"/>
    <w:rsid w:val="00BE78EE"/>
    <w:rsid w:val="00BF712B"/>
    <w:rsid w:val="00C02681"/>
    <w:rsid w:val="00C265EE"/>
    <w:rsid w:val="00C2779E"/>
    <w:rsid w:val="00C3407A"/>
    <w:rsid w:val="00C3596B"/>
    <w:rsid w:val="00C442CB"/>
    <w:rsid w:val="00C615CB"/>
    <w:rsid w:val="00C769D8"/>
    <w:rsid w:val="00C87505"/>
    <w:rsid w:val="00C91526"/>
    <w:rsid w:val="00C96F1E"/>
    <w:rsid w:val="00CA04AF"/>
    <w:rsid w:val="00CA4412"/>
    <w:rsid w:val="00CB17C9"/>
    <w:rsid w:val="00CD209A"/>
    <w:rsid w:val="00CD31B2"/>
    <w:rsid w:val="00CD472B"/>
    <w:rsid w:val="00CE05E2"/>
    <w:rsid w:val="00D16A76"/>
    <w:rsid w:val="00D23755"/>
    <w:rsid w:val="00D245AB"/>
    <w:rsid w:val="00D26460"/>
    <w:rsid w:val="00D2666A"/>
    <w:rsid w:val="00D351D8"/>
    <w:rsid w:val="00D42A58"/>
    <w:rsid w:val="00D504F5"/>
    <w:rsid w:val="00D95E26"/>
    <w:rsid w:val="00DB6EFC"/>
    <w:rsid w:val="00DC397E"/>
    <w:rsid w:val="00DC3E50"/>
    <w:rsid w:val="00DD2AEB"/>
    <w:rsid w:val="00DE0E86"/>
    <w:rsid w:val="00DE5FE6"/>
    <w:rsid w:val="00DE6E1E"/>
    <w:rsid w:val="00E01C79"/>
    <w:rsid w:val="00E217FD"/>
    <w:rsid w:val="00E21CD5"/>
    <w:rsid w:val="00E24451"/>
    <w:rsid w:val="00E4134B"/>
    <w:rsid w:val="00E43EFD"/>
    <w:rsid w:val="00E51E74"/>
    <w:rsid w:val="00E53319"/>
    <w:rsid w:val="00E55893"/>
    <w:rsid w:val="00E646B1"/>
    <w:rsid w:val="00E729A7"/>
    <w:rsid w:val="00E732FF"/>
    <w:rsid w:val="00E7746C"/>
    <w:rsid w:val="00E806B1"/>
    <w:rsid w:val="00E909EB"/>
    <w:rsid w:val="00E90A99"/>
    <w:rsid w:val="00E93C9B"/>
    <w:rsid w:val="00EA3875"/>
    <w:rsid w:val="00EB3B68"/>
    <w:rsid w:val="00ED11B5"/>
    <w:rsid w:val="00ED26D6"/>
    <w:rsid w:val="00ED76F6"/>
    <w:rsid w:val="00EE069D"/>
    <w:rsid w:val="00EE3F2F"/>
    <w:rsid w:val="00EE4241"/>
    <w:rsid w:val="00EE6072"/>
    <w:rsid w:val="00F001F8"/>
    <w:rsid w:val="00F303BD"/>
    <w:rsid w:val="00F37E38"/>
    <w:rsid w:val="00F4000A"/>
    <w:rsid w:val="00F5385A"/>
    <w:rsid w:val="00F614F1"/>
    <w:rsid w:val="00F73F78"/>
    <w:rsid w:val="00F779CC"/>
    <w:rsid w:val="00F8426F"/>
    <w:rsid w:val="00FA2F20"/>
    <w:rsid w:val="00FA5842"/>
    <w:rsid w:val="00FA6769"/>
    <w:rsid w:val="00FC1FB3"/>
    <w:rsid w:val="00FD03CA"/>
    <w:rsid w:val="00FD3733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D504F5"/>
    <w:rPr>
      <w:rFonts w:ascii="Calibri" w:hAnsi="Calibri"/>
      <w:sz w:val="22"/>
      <w:lang w:val="en-GB" w:eastAsia="en-US"/>
    </w:rPr>
  </w:style>
  <w:style w:type="paragraph" w:customStyle="1" w:styleId="AnnexTable">
    <w:name w:val="Annex Table"/>
    <w:basedOn w:val="Normal"/>
    <w:next w:val="Normal"/>
    <w:rsid w:val="005003D2"/>
    <w:pPr>
      <w:numPr>
        <w:numId w:val="33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character" w:styleId="Hyperlink">
    <w:name w:val="Hyperlink"/>
    <w:basedOn w:val="DefaultParagraphFont"/>
    <w:rsid w:val="001534CC"/>
    <w:rPr>
      <w:color w:val="0563C1" w:themeColor="hyperlink"/>
      <w:u w:val="single"/>
    </w:rPr>
  </w:style>
  <w:style w:type="paragraph" w:styleId="Caption">
    <w:name w:val="caption"/>
    <w:basedOn w:val="Normal"/>
    <w:next w:val="Normal"/>
    <w:unhideWhenUsed/>
    <w:qFormat/>
    <w:rsid w:val="00EA387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CACCEBD-1A5A-4CF5-9936-C54DE0034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613B7-3CFD-4F55-8CA8-DFBF531AF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12</cp:revision>
  <cp:lastPrinted>2006-10-19T11:49:00Z</cp:lastPrinted>
  <dcterms:created xsi:type="dcterms:W3CDTF">2025-10-02T10:38:00Z</dcterms:created>
  <dcterms:modified xsi:type="dcterms:W3CDTF">2025-10-06T10:43:00Z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